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68088C" w:rsidRDefault="0068088C">
      <w:pPr>
        <w:rPr>
          <w:sz w:val="36"/>
          <w:szCs w:val="36"/>
        </w:rPr>
      </w:pPr>
    </w:p>
    <w:p w:rsidR="002A0417" w:rsidRDefault="002A0417">
      <w:pPr>
        <w:rPr>
          <w:sz w:val="36"/>
          <w:szCs w:val="36"/>
        </w:rPr>
      </w:pPr>
    </w:p>
    <w:p w:rsidR="001C5D68" w:rsidRDefault="001C5D68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Súťažné podklady</w:t>
      </w:r>
    </w:p>
    <w:p w:rsidR="001C5D68" w:rsidRPr="006E1205" w:rsidRDefault="002A0417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Časť A2 - </w:t>
      </w:r>
      <w:r w:rsidR="001C5D68">
        <w:rPr>
          <w:rFonts w:ascii="Times New Roman" w:hAnsi="Times New Roman"/>
          <w:b/>
          <w:bCs/>
          <w:sz w:val="36"/>
          <w:szCs w:val="36"/>
        </w:rPr>
        <w:t>Osobitné podmienky obstarávania</w:t>
      </w:r>
    </w:p>
    <w:p w:rsidR="001C5D68" w:rsidRPr="006E1205" w:rsidRDefault="001C5D68" w:rsidP="001C5D68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DA3A7C" w:rsidRDefault="00D5351F" w:rsidP="00D5351F">
      <w:pPr>
        <w:tabs>
          <w:tab w:val="left" w:pos="552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68088C" w:rsidRDefault="0068088C">
      <w:pPr>
        <w:rPr>
          <w:rFonts w:ascii="Times New Roman" w:hAnsi="Times New Roman"/>
          <w:sz w:val="22"/>
          <w:szCs w:val="22"/>
        </w:rPr>
      </w:pPr>
    </w:p>
    <w:p w:rsidR="002A0417" w:rsidRDefault="002A0417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:rsidR="002A0417" w:rsidRDefault="002A0417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:rsidR="0068088C" w:rsidRDefault="00A641B3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Typ postupu: </w:t>
      </w:r>
      <w:r>
        <w:rPr>
          <w:rFonts w:ascii="Times New Roman" w:hAnsi="Times New Roman"/>
          <w:b/>
          <w:bCs/>
        </w:rPr>
        <w:tab/>
        <w:t>Nadlimitná zákazka realizovaná postupom verejnej súťaže</w:t>
      </w:r>
    </w:p>
    <w:p w:rsidR="001C5D68" w:rsidRDefault="00A641B3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Verzia dokumentu </w:t>
      </w:r>
      <w:r>
        <w:rPr>
          <w:rFonts w:ascii="Times New Roman" w:hAnsi="Times New Roman"/>
          <w:b/>
          <w:bCs/>
        </w:rPr>
        <w:tab/>
        <w:t>1.0</w:t>
      </w:r>
    </w:p>
    <w:p w:rsidR="001C5D68" w:rsidRPr="00C2608A" w:rsidRDefault="001C5D68">
      <w:pPr>
        <w:rPr>
          <w:rFonts w:ascii="Times New Roman" w:hAnsi="Times New Roman"/>
          <w:sz w:val="22"/>
          <w:szCs w:val="22"/>
        </w:rPr>
      </w:pPr>
      <w:r w:rsidRPr="00C2608A">
        <w:rPr>
          <w:rFonts w:ascii="Times New Roman" w:hAnsi="Times New Roman"/>
          <w:sz w:val="22"/>
          <w:szCs w:val="22"/>
        </w:rPr>
        <w:br w:type="page"/>
      </w:r>
    </w:p>
    <w:p w:rsidR="0068088C" w:rsidRDefault="00A641B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T</w:t>
      </w:r>
      <w:r>
        <w:rPr>
          <w:rFonts w:ascii="Times New Roman" w:hAnsi="Times New Roman"/>
        </w:rPr>
        <w:t>ieto Osobitné podmienky obstarávania tvoria sumarizovaný súhrn informácií o doplňujúcich podmienkach Verejného obstarávania na predmet Zákazky, ako je vymedzený v týchto Osobitných podmienkach obstarávania.</w:t>
      </w:r>
    </w:p>
    <w:p w:rsidR="0068088C" w:rsidRDefault="0068088C">
      <w:pPr>
        <w:jc w:val="both"/>
        <w:rPr>
          <w:rFonts w:ascii="Times New Roman" w:hAnsi="Times New Roman"/>
        </w:rPr>
      </w:pPr>
    </w:p>
    <w:p w:rsidR="0068088C" w:rsidRDefault="0068088C">
      <w:pPr>
        <w:jc w:val="both"/>
        <w:rPr>
          <w:rFonts w:ascii="Times New Roman" w:hAnsi="Times New Roman"/>
        </w:rPr>
      </w:pPr>
    </w:p>
    <w:p w:rsidR="0068088C" w:rsidRPr="00B97170" w:rsidRDefault="00A641B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Pokiaľ sa v týchto Osobitných podmienkach obstarávania vyskytuje pojem uvedený veľkým začiatočným písmenom, tento pojem má </w:t>
      </w:r>
      <w:r w:rsidRPr="00B97170">
        <w:rPr>
          <w:rFonts w:ascii="Times New Roman" w:hAnsi="Times New Roman" w:cs="Times New Roman"/>
        </w:rPr>
        <w:t xml:space="preserve">význam ako mu je pridelený v dokumente Súťažných podkladov označenom ako </w:t>
      </w:r>
      <w:r w:rsidR="00B46E89" w:rsidRPr="00B97170">
        <w:rPr>
          <w:rFonts w:ascii="Times New Roman" w:hAnsi="Times New Roman" w:cs="Times New Roman"/>
        </w:rPr>
        <w:t>Pokyny pre uchádzačov – všeobecná časť</w:t>
      </w:r>
      <w:r w:rsidRPr="00B97170">
        <w:rPr>
          <w:rFonts w:ascii="Times New Roman" w:hAnsi="Times New Roman" w:cs="Times New Roman"/>
        </w:rPr>
        <w:t>.</w:t>
      </w:r>
    </w:p>
    <w:p w:rsidR="0068088C" w:rsidRPr="00B97170" w:rsidRDefault="0068088C">
      <w:pPr>
        <w:jc w:val="both"/>
        <w:rPr>
          <w:rFonts w:ascii="Times New Roman" w:hAnsi="Times New Roman" w:cs="Times New Roman"/>
        </w:rPr>
      </w:pPr>
    </w:p>
    <w:p w:rsidR="0068088C" w:rsidRPr="00B97170" w:rsidRDefault="0068088C">
      <w:pPr>
        <w:rPr>
          <w:rFonts w:ascii="Times New Roman" w:hAnsi="Times New Roman" w:cs="Times New Roman"/>
        </w:rPr>
      </w:pP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6"/>
        <w:gridCol w:w="5719"/>
      </w:tblGrid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</w:rPr>
              <w:t>Základné informácie o Verejnom obstarávaní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Verejného obstarávateľa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088C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Národná dopravná autorita</w:t>
            </w:r>
          </w:p>
          <w:p w:rsidR="003211C0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Námestie slobody 2902/6, Bratislava, 810 05 Bratislava – mestská časť Staré mesto</w:t>
            </w:r>
          </w:p>
          <w:p w:rsidR="003211C0" w:rsidRPr="00B97170" w:rsidRDefault="003211C0" w:rsidP="003211C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IČO: 55 926 444</w:t>
            </w:r>
          </w:p>
        </w:tc>
      </w:tr>
      <w:tr w:rsidR="0068088C" w:rsidRPr="00B97170" w:rsidTr="00463C57">
        <w:trPr>
          <w:trHeight w:val="417"/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Názov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DC3A20" w:rsidP="00DC3A2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5E1E2E" w:rsidRPr="00B97170">
              <w:rPr>
                <w:rFonts w:ascii="Times New Roman" w:hAnsi="Times New Roman" w:cs="Times New Roman"/>
              </w:rPr>
              <w:t>árodný integrovaný cestovný lístok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Stručný opis predmetu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5E1E2E" w:rsidP="005E1E2E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Predmetom zákazky je dodanie softvérového diela Národný integrovaný cestný lístok (NICL) a vybraných harvérových komponentov a následné poskytovanie podpory a prevádzky vrátane poskytovania služieb rozvoja systému NICL po dobu 5 rokov.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Hlavný kód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3D6EA8" w:rsidP="003D6E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72000000-5 Služby informačných technológií: konzultácie, vývoj softvéru, internet a podpora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Vedľajšie kódy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Default="003D6E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72212422-3 Súbor služieb na vývoj softvéru</w:t>
            </w:r>
            <w:r w:rsidRPr="00B97170">
              <w:rPr>
                <w:rFonts w:ascii="Times New Roman" w:hAnsi="Times New Roman" w:cs="Times New Roman"/>
              </w:rPr>
              <w:br/>
              <w:t>72240000-9 Systémové analýzy a programovanie</w:t>
            </w:r>
            <w:r w:rsidRPr="00B97170">
              <w:rPr>
                <w:rFonts w:ascii="Times New Roman" w:hAnsi="Times New Roman" w:cs="Times New Roman"/>
              </w:rPr>
              <w:br/>
              <w:t>72265000-0 Konfigurovanie softvéru</w:t>
            </w:r>
            <w:r w:rsidRPr="00B97170">
              <w:rPr>
                <w:rFonts w:ascii="Times New Roman" w:hAnsi="Times New Roman" w:cs="Times New Roman"/>
              </w:rPr>
              <w:br/>
              <w:t>72268000-1 Dodávky softvéru</w:t>
            </w:r>
            <w:r w:rsidRPr="00B97170">
              <w:rPr>
                <w:rFonts w:ascii="Times New Roman" w:hAnsi="Times New Roman" w:cs="Times New Roman"/>
              </w:rPr>
              <w:br/>
              <w:t>72250000-2 Služby týkajúce sa podpory systému</w:t>
            </w:r>
            <w:r w:rsidRPr="00B97170">
              <w:rPr>
                <w:rFonts w:ascii="Times New Roman" w:hAnsi="Times New Roman" w:cs="Times New Roman"/>
              </w:rPr>
              <w:br/>
              <w:t>72267000-4 Služby na údržbu a opravu softvéru</w:t>
            </w:r>
            <w:r w:rsidRPr="00B97170">
              <w:rPr>
                <w:rFonts w:ascii="Times New Roman" w:hAnsi="Times New Roman" w:cs="Times New Roman"/>
              </w:rPr>
              <w:br/>
              <w:t>72267100-0 Údržba programového vybavenia (softvéru) informačných technológií</w:t>
            </w:r>
            <w:r w:rsidRPr="00B97170">
              <w:rPr>
                <w:rFonts w:ascii="Times New Roman" w:hAnsi="Times New Roman" w:cs="Times New Roman"/>
              </w:rPr>
              <w:br/>
              <w:t>79421000-1 Riadenie projektov iných ako pre stavebné práce</w:t>
            </w:r>
            <w:r w:rsidRPr="00B97170">
              <w:rPr>
                <w:rFonts w:ascii="Times New Roman" w:hAnsi="Times New Roman" w:cs="Times New Roman"/>
              </w:rPr>
              <w:br/>
              <w:t>72200000-7 Programovanie softvéru a poradenstvo</w:t>
            </w:r>
            <w:r w:rsidRPr="00B97170">
              <w:rPr>
                <w:rFonts w:ascii="Times New Roman" w:hAnsi="Times New Roman" w:cs="Times New Roman"/>
              </w:rPr>
              <w:br/>
              <w:t>48000000-8 Softvérové balíky a informačné systémy</w:t>
            </w:r>
            <w:r w:rsidRPr="00B97170">
              <w:rPr>
                <w:rFonts w:ascii="Times New Roman" w:hAnsi="Times New Roman" w:cs="Times New Roman"/>
              </w:rPr>
              <w:br/>
              <w:t>32500000-8 Telekomunikačné zariadenia a spotrebný materiál</w:t>
            </w:r>
            <w:r w:rsidRPr="00B97170">
              <w:rPr>
                <w:rFonts w:ascii="Times New Roman" w:hAnsi="Times New Roman" w:cs="Times New Roman"/>
              </w:rPr>
              <w:br/>
              <w:t>32522000-8 Telekomunikačné zariadenia</w:t>
            </w:r>
            <w:r w:rsidRPr="00B97170">
              <w:rPr>
                <w:rFonts w:ascii="Times New Roman" w:hAnsi="Times New Roman" w:cs="Times New Roman"/>
              </w:rPr>
              <w:br/>
              <w:t>32523000-5 Telekomunikačné príslušenstvo</w:t>
            </w:r>
          </w:p>
          <w:p w:rsidR="00F924E3" w:rsidRPr="00A15932" w:rsidRDefault="00F924E3" w:rsidP="00F924E3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lastRenderedPageBreak/>
              <w:t>38112100-4 Globálne navigačné a polohovacie systémy (GPS alebo ekvivalent)</w:t>
            </w:r>
          </w:p>
          <w:p w:rsidR="00F924E3" w:rsidRPr="00A15932" w:rsidRDefault="00F924E3" w:rsidP="00F924E3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t>48813200-2 Informačný systém pre cestujúcich v reálnom čase</w:t>
            </w:r>
          </w:p>
          <w:p w:rsidR="00F924E3" w:rsidRPr="00B97170" w:rsidRDefault="00F924E3" w:rsidP="00A15932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 w:rsidRPr="00A15932">
              <w:rPr>
                <w:rFonts w:ascii="Times New Roman" w:hAnsi="Times New Roman" w:cs="Times New Roman"/>
              </w:rPr>
              <w:t>48813000-0 Systém informovania cestujúcich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Predpokladaná hodnota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DE597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ins w:id="0" w:author="Admin" w:date="2024-11-08T12:33:00Z">
              <w:r>
                <w:rPr>
                  <w:rFonts w:ascii="Times New Roman" w:hAnsi="Times New Roman" w:cs="Times New Roman"/>
                </w:rPr>
                <w:t>27 558</w:t>
              </w:r>
              <w:r w:rsidRPr="00F924E3">
                <w:rPr>
                  <w:rFonts w:ascii="Times New Roman" w:hAnsi="Times New Roman" w:cs="Times New Roman"/>
                </w:rPr>
                <w:t xml:space="preserve"> 000,-EUR bez DPH</w:t>
              </w:r>
            </w:ins>
            <w:del w:id="1" w:author="Admin" w:date="2024-11-08T12:33:00Z">
              <w:r w:rsidR="00F924E3" w:rsidRPr="00F924E3" w:rsidDel="00DE5976">
                <w:rPr>
                  <w:rFonts w:ascii="Times New Roman" w:hAnsi="Times New Roman" w:cs="Times New Roman"/>
                </w:rPr>
                <w:delText>17 021 000,-EUR bez DPH</w:delText>
              </w:r>
            </w:del>
            <w:bookmarkStart w:id="2" w:name="_GoBack"/>
            <w:bookmarkEnd w:id="2"/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Lehota na predkladanie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0F2230" w:rsidRDefault="000F2230" w:rsidP="00DA386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F2230">
              <w:rPr>
                <w:rFonts w:ascii="Times New Roman" w:hAnsi="Times New Roman" w:cs="Times New Roman"/>
              </w:rPr>
              <w:t>2</w:t>
            </w:r>
            <w:r w:rsidR="00DA3862">
              <w:rPr>
                <w:rFonts w:ascii="Times New Roman" w:hAnsi="Times New Roman" w:cs="Times New Roman"/>
              </w:rPr>
              <w:t>8</w:t>
            </w:r>
            <w:r w:rsidRPr="000F2230">
              <w:rPr>
                <w:rFonts w:ascii="Times New Roman" w:hAnsi="Times New Roman" w:cs="Times New Roman"/>
              </w:rPr>
              <w:t>.11.2024 do 23:59 hod.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Termín otvárania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0F2230" w:rsidRDefault="000F2230" w:rsidP="00DA3862">
            <w:pPr>
              <w:spacing w:before="120" w:after="120"/>
              <w:rPr>
                <w:rFonts w:ascii="Times New Roman" w:hAnsi="Times New Roman" w:cs="Times New Roman"/>
              </w:rPr>
            </w:pPr>
            <w:r w:rsidRPr="000F2230">
              <w:rPr>
                <w:rFonts w:ascii="Times New Roman" w:hAnsi="Times New Roman" w:cs="Times New Roman"/>
              </w:rPr>
              <w:t>2</w:t>
            </w:r>
            <w:r w:rsidR="00DA3862">
              <w:rPr>
                <w:rFonts w:ascii="Times New Roman" w:hAnsi="Times New Roman" w:cs="Times New Roman"/>
              </w:rPr>
              <w:t>9</w:t>
            </w:r>
            <w:r w:rsidRPr="000F2230">
              <w:rPr>
                <w:rFonts w:ascii="Times New Roman" w:hAnsi="Times New Roman" w:cs="Times New Roman"/>
              </w:rPr>
              <w:t>.11.2024 o 10:00 hod.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Lehota viazanosti ponúk podľa bodu 14.1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F924E3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30.06.2025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Ďalšie zdroje financovania predmetu Zákazky podľa bodu 3.1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B97170">
              <w:rPr>
                <w:rFonts w:ascii="Times New Roman" w:hAnsi="Times New Roman" w:cs="Times New Roman"/>
                <w:bCs/>
              </w:rPr>
              <w:t>Mechanizmus na podporu obnovy a odolnosti</w:t>
            </w:r>
          </w:p>
          <w:p w:rsidR="003659D4" w:rsidRPr="00B97170" w:rsidRDefault="003659D4" w:rsidP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B97170">
              <w:rPr>
                <w:rFonts w:ascii="Times New Roman" w:hAnsi="Times New Roman" w:cs="Times New Roman"/>
                <w:bCs/>
              </w:rPr>
              <w:t xml:space="preserve">Zmluva  o poskytnutí prostriedkov mechanizmu na podporu obnovy a odolnosti, číslo zmluvy: 1523/CB00/202I </w:t>
            </w:r>
          </w:p>
          <w:p w:rsidR="003659D4" w:rsidRPr="00B97170" w:rsidRDefault="00594324" w:rsidP="003659D4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3659D4" w:rsidRPr="00B97170">
                <w:rPr>
                  <w:rFonts w:ascii="Times New Roman" w:hAnsi="Times New Roman" w:cs="Times New Roman"/>
                  <w:bCs/>
                </w:rPr>
                <w:t>https://www.crz.gov.sk/data/att/5270482.pdf</w:t>
              </w:r>
            </w:hyperlink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zábezpeke na ponuku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či sa požaduje zábezpeka podľa bodu 10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A15932" w:rsidRDefault="00B66219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924E3">
              <w:rPr>
                <w:rFonts w:ascii="Times New Roman" w:eastAsia="Calibri" w:hAnsi="Times New Roman" w:cs="Times New Roman"/>
                <w:color w:val="000000" w:themeColor="text1"/>
              </w:rPr>
              <w:t>Verejný obstarávateľ požaduje na zabezpečenie ponuky zloženie zábezpeky.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Výška zábezpeky ponuky podľa bodu 10.2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A15932" w:rsidRDefault="00281ADE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500</w:t>
            </w:r>
            <w:r w:rsidR="00F924E3" w:rsidRPr="00A15932">
              <w:rPr>
                <w:rFonts w:ascii="Times New Roman" w:eastAsia="Calibri" w:hAnsi="Times New Roman" w:cs="Times New Roman"/>
                <w:color w:val="000000" w:themeColor="text1"/>
              </w:rPr>
              <w:t> 000,- EUR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Platobné údaje pre účely zloženia zábezpeky ponuky podľa bodu 10.6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5932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Názov </w:t>
            </w: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banky:</w:t>
            </w:r>
            <w:r w:rsidR="00411C3A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Štátna pokladnica</w:t>
            </w:r>
          </w:p>
          <w:p w:rsidR="0068088C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IBAN</w:t>
            </w:r>
            <w:r w:rsidR="00F924E3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: SK69 8180 0000 0070 0069 4091</w:t>
            </w:r>
          </w:p>
          <w:p w:rsidR="00A15932" w:rsidRPr="00411C3A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11C3A">
              <w:rPr>
                <w:rFonts w:ascii="Times New Roman" w:eastAsia="Calibri" w:hAnsi="Times New Roman" w:cs="Times New Roman"/>
                <w:color w:val="000000" w:themeColor="text1"/>
              </w:rPr>
              <w:t>SWIFT:</w:t>
            </w:r>
            <w:r w:rsidR="00411C3A" w:rsidRP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SPSRSKBA</w:t>
            </w:r>
          </w:p>
          <w:p w:rsidR="00A15932" w:rsidRDefault="00A1593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Variabilný symbol:</w:t>
            </w:r>
            <w:r w:rsidR="00411C3A" w:rsidRPr="00A15932">
              <w:rPr>
                <w:rFonts w:ascii="Times New Roman" w:hAnsi="Times New Roman" w:cs="Times New Roman"/>
                <w:i/>
              </w:rPr>
              <w:t xml:space="preserve"> [ako </w:t>
            </w:r>
            <w:r w:rsidR="00411C3A">
              <w:rPr>
                <w:rFonts w:ascii="Times New Roman" w:hAnsi="Times New Roman" w:cs="Times New Roman"/>
                <w:i/>
              </w:rPr>
              <w:t>variabilný</w:t>
            </w:r>
            <w:r w:rsidR="00411C3A" w:rsidRPr="00A15932">
              <w:rPr>
                <w:rFonts w:ascii="Times New Roman" w:hAnsi="Times New Roman" w:cs="Times New Roman"/>
                <w:i/>
              </w:rPr>
              <w:t xml:space="preserve"> symbol uchádzač uvedie svoje IČO]</w:t>
            </w:r>
          </w:p>
          <w:p w:rsidR="00A15932" w:rsidRPr="00A15932" w:rsidRDefault="00A15932" w:rsidP="00411C3A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Poznámka pre prijímateľa: Zábezpeka NICL</w:t>
            </w:r>
            <w:r w:rsidR="00411C3A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11C3A" w:rsidRPr="00A15932">
              <w:rPr>
                <w:rFonts w:ascii="Times New Roman" w:hAnsi="Times New Roman" w:cs="Times New Roman"/>
                <w:i/>
              </w:rPr>
              <w:t>[</w:t>
            </w:r>
            <w:r w:rsidR="00411C3A">
              <w:rPr>
                <w:rFonts w:ascii="Times New Roman" w:hAnsi="Times New Roman" w:cs="Times New Roman"/>
                <w:i/>
              </w:rPr>
              <w:t>názov uchádzača</w:t>
            </w:r>
            <w:r w:rsidR="00411C3A" w:rsidRPr="00A15932">
              <w:rPr>
                <w:rFonts w:ascii="Times New Roman" w:hAnsi="Times New Roman" w:cs="Times New Roman"/>
                <w:i/>
              </w:rPr>
              <w:t>]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Adresa na doručenie originálov dokumentov podľa bodu 6.7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71D4" w:rsidRPr="00B97170" w:rsidRDefault="009B71D4" w:rsidP="009B71D4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Národná dopravná autorita</w:t>
            </w:r>
          </w:p>
          <w:p w:rsidR="0068088C" w:rsidRPr="00B97170" w:rsidRDefault="009B71D4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Námestie slobody 2902/6, Bratislava, 810 05 Bratislava – mestská časť Staré mesto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Elektronickom systéme použitom pre účely administrácie Verejného obstarávania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Elektronického systému pre administráciu Verejného obstarávania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FA6B67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Elektronický systém JOSEPHINE</w:t>
            </w:r>
          </w:p>
          <w:p w:rsidR="00FA6B67" w:rsidRPr="00B97170" w:rsidRDefault="00FA6B67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 w:rsidRPr="00B97170">
              <w:rPr>
                <w:rFonts w:ascii="Times New Roman" w:hAnsi="Times New Roman" w:cs="Times New Roman"/>
              </w:rPr>
              <w:t xml:space="preserve">Dostupný na </w:t>
            </w:r>
            <w:r w:rsidR="00883CAB">
              <w:fldChar w:fldCharType="begin"/>
            </w:r>
            <w:r w:rsidR="00883CAB">
              <w:instrText xml:space="preserve"> HYPERLINK "https://josephine.proebiz.com/" </w:instrText>
            </w:r>
            <w:r w:rsidR="00883CAB">
              <w:fldChar w:fldCharType="separate"/>
            </w:r>
            <w:r w:rsidRPr="00B97170">
              <w:rPr>
                <w:rFonts w:ascii="Times New Roman" w:hAnsi="Times New Roman" w:cs="Times New Roman"/>
              </w:rPr>
              <w:t>https://josephine.proebiz.com/</w:t>
            </w:r>
            <w:r w:rsidR="00883CAB">
              <w:rPr>
                <w:rFonts w:ascii="Times New Roman" w:hAnsi="Times New Roman" w:cs="Times New Roman"/>
              </w:rPr>
              <w:fldChar w:fldCharType="end"/>
            </w:r>
            <w:r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Návod na používanie Elektronického systému podľa bodu 16.3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594324">
            <w:pPr>
              <w:spacing w:before="120" w:after="120"/>
              <w:rPr>
                <w:rFonts w:ascii="Times New Roman" w:hAnsi="Times New Roman" w:cs="Times New Roman"/>
              </w:rPr>
            </w:pPr>
            <w:hyperlink r:id="rId9" w:history="1">
              <w:r w:rsidR="009B71D4" w:rsidRPr="00B97170">
                <w:rPr>
                  <w:rStyle w:val="Hyperlink"/>
                  <w:rFonts w:ascii="Times New Roman" w:hAnsi="Times New Roman" w:cs="Times New Roman"/>
                </w:rPr>
                <w:t>Skrateny_navod_ucastnik.pdf (proebiz.com)</w:t>
              </w:r>
            </w:hyperlink>
            <w:r w:rsidR="009B71D4" w:rsidRPr="00B97170">
              <w:rPr>
                <w:rFonts w:ascii="Times New Roman" w:hAnsi="Times New Roman" w:cs="Times New Roman"/>
              </w:rPr>
              <w:t xml:space="preserve"> </w:t>
            </w:r>
          </w:p>
          <w:p w:rsidR="009B71D4" w:rsidRPr="00B97170" w:rsidRDefault="00594324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hyperlink r:id="rId10" w:history="1">
              <w:r w:rsidR="009B71D4" w:rsidRPr="00B97170">
                <w:rPr>
                  <w:rStyle w:val="Hyperlink"/>
                  <w:rFonts w:ascii="Times New Roman" w:hAnsi="Times New Roman" w:cs="Times New Roman"/>
                </w:rPr>
                <w:t>Manual_registracie_SK (proebiz.com)</w:t>
              </w:r>
            </w:hyperlink>
            <w:r w:rsidR="009B71D4"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Minimálne požiadavky na vybavenie pre prácu na používanie Elektronického systému podľa bodu 16.4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9B71D4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 w:rsidRPr="00B97170">
              <w:rPr>
                <w:rFonts w:ascii="Times New Roman" w:hAnsi="Times New Roman" w:cs="Times New Roman"/>
              </w:rPr>
              <w:t xml:space="preserve">Dostupné na </w:t>
            </w:r>
            <w:r w:rsidR="00883CAB">
              <w:fldChar w:fldCharType="begin"/>
            </w:r>
            <w:r w:rsidR="00883CAB">
              <w:instrText xml:space="preserve"> HYPERLINK "https://store.proebiz.com/docs/josephine/sk/Manual_registracie_SK.pdf" </w:instrText>
            </w:r>
            <w:r w:rsidR="00883CAB">
              <w:fldChar w:fldCharType="separate"/>
            </w:r>
            <w:r w:rsidRPr="00B97170">
              <w:rPr>
                <w:rStyle w:val="Hyperlink"/>
                <w:rFonts w:ascii="Times New Roman" w:hAnsi="Times New Roman" w:cs="Times New Roman"/>
              </w:rPr>
              <w:t>Manual_registracie_SK (proebiz.com)</w:t>
            </w:r>
            <w:r w:rsidR="00883CAB">
              <w:rPr>
                <w:rStyle w:val="Hyperlink"/>
                <w:rFonts w:ascii="Times New Roman" w:hAnsi="Times New Roman" w:cs="Times New Roman"/>
              </w:rPr>
              <w:fldChar w:fldCharType="end"/>
            </w:r>
            <w:r w:rsidRPr="00B97170">
              <w:rPr>
                <w:rFonts w:ascii="Times New Roman" w:hAnsi="Times New Roman" w:cs="Times New Roman"/>
              </w:rPr>
              <w:t xml:space="preserve"> v časti II. Technické nároky systému JOSEPHINE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 o spôsobe predkladania ponúk v Elektronickom systéme podľa bodu 12.4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6B67" w:rsidRPr="00B97170" w:rsidRDefault="00594324" w:rsidP="00FA6B67">
            <w:pPr>
              <w:spacing w:before="120" w:after="120"/>
              <w:rPr>
                <w:rFonts w:ascii="Times New Roman" w:hAnsi="Times New Roman" w:cs="Times New Roman"/>
              </w:rPr>
            </w:pPr>
            <w:hyperlink r:id="rId11" w:history="1">
              <w:r w:rsidR="00FA6B67" w:rsidRPr="00B97170">
                <w:rPr>
                  <w:rStyle w:val="Hyperlink"/>
                  <w:rFonts w:ascii="Times New Roman" w:hAnsi="Times New Roman" w:cs="Times New Roman"/>
                </w:rPr>
                <w:t>Skrateny_navod_ucastnik.pdf (proebiz.com)</w:t>
              </w:r>
            </w:hyperlink>
            <w:r w:rsidR="00FA6B67" w:rsidRPr="00B97170">
              <w:rPr>
                <w:rFonts w:ascii="Times New Roman" w:hAnsi="Times New Roman" w:cs="Times New Roman"/>
              </w:rPr>
              <w:t xml:space="preserve"> </w:t>
            </w:r>
          </w:p>
          <w:p w:rsidR="0068088C" w:rsidRPr="00B97170" w:rsidRDefault="0068088C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obhliadke realizácie predmetu Zákazky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o realizácii obhliadky miesta realizácie predmetu Zákazky pre účely bodu 18.1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Obhliadka miesta realizácie predmetu Zákazky sa nerealizuje.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Kontaktná osoba pre účely obhliadky realizácie predmetu Zákazky podľa bodu 18.5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Termín realizácie obhliadky realizácie predmetu Zákazky podľa bodu 18.4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Miesto stretnutia pre účely  realizácie obhliadky realizácie predmetu Zákazky podľa bodu 18.4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Informácie o použití elektronickej aukcie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Informácia o použití elektronickej aukcie podľa bodu 23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Elektronická aukcia sa nepoužije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Identifikácia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Prvky, ktorých hodnoty budú predmetom elektronickej aukcie podľa bodu 23.4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Limity hodnôt, ktoré možno predložiť, vyplývajúce z technických požiadaviek týkajúcich sa predmetu zákazky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Informácie, ktoré budú uchádzačom sprístupnené v priebehu elektronickej aukcie, a prípadný termín ich sprístupnenia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Informácie týkajúce sa priebehu elektronickej aukcie podľa bodu 23.4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Podmienky, za ktorých uchádzači môžu predkladať ponuky, najmä minimálne rozdiely, ktoré sa budú pri predkladaní ponúk vyžadovať podľa bodu 23.4 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Podmienky a špecifikácie technického pripojenia do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463C57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68088C" w:rsidRPr="00B97170" w:rsidRDefault="00A641B3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  <w:b/>
                <w:bCs/>
                <w:color w:val="000000"/>
              </w:rPr>
              <w:t>Ostatné informácie</w:t>
            </w:r>
          </w:p>
        </w:tc>
      </w:tr>
      <w:tr w:rsidR="0068088C" w:rsidRPr="00B97170" w:rsidTr="00463C57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Variantné riešenie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0E3399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Požiadavky na kódovanie a/alebo šifrovanie ponuky podľa bodu 12.3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8088C" w:rsidRPr="00B97170" w:rsidRDefault="00A641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N/A</w:t>
            </w:r>
          </w:p>
        </w:tc>
      </w:tr>
      <w:tr w:rsidR="0068088C" w:rsidRPr="00B97170" w:rsidTr="000E3399">
        <w:trPr>
          <w:trHeight w:val="956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68088C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A641B3">
            <w:pPr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Požiadavky na preukázanie alebo splnenie osobitných zmluvných podmienok podľa bodu 25.2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8C" w:rsidRPr="00B97170" w:rsidRDefault="003D6EA8" w:rsidP="00202970">
            <w:pPr>
              <w:spacing w:before="120" w:after="120"/>
              <w:rPr>
                <w:rFonts w:ascii="Times New Roman" w:hAnsi="Times New Roman" w:cs="Times New Roman"/>
              </w:rPr>
            </w:pPr>
            <w:r w:rsidRPr="00B97170">
              <w:rPr>
                <w:rFonts w:ascii="Times New Roman" w:hAnsi="Times New Roman" w:cs="Times New Roman"/>
              </w:rPr>
              <w:t>N/A</w:t>
            </w:r>
            <w:r w:rsidR="00202970" w:rsidRPr="00B971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3399" w:rsidRPr="00B97170" w:rsidTr="000E3399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B97170" w:rsidRDefault="000E3399">
            <w:pPr>
              <w:pStyle w:val="Obsahtabuky"/>
              <w:numPr>
                <w:ilvl w:val="0"/>
                <w:numId w:val="1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B97170" w:rsidRDefault="000E3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Odôvodnenie nerozdelenia Zákazky na časti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399" w:rsidRPr="00E056D7" w:rsidRDefault="00E65B02" w:rsidP="00202970">
            <w:pPr>
              <w:spacing w:before="120" w:after="120"/>
              <w:rPr>
                <w:rFonts w:ascii="Times New Roman" w:hAnsi="Times New Roman" w:cs="Times New Roman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lang w:val="en-GB"/>
              </w:rPr>
              <w:t>Odôvodnenie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nerozde</w:t>
            </w:r>
            <w:r w:rsidR="00D87CFD">
              <w:rPr>
                <w:rFonts w:ascii="Times New Roman" w:hAnsi="Times New Roman" w:cs="Times New Roman"/>
                <w:lang w:val="en-GB"/>
              </w:rPr>
              <w:t>lenia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zákazky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tvorí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samostatnú</w:t>
            </w:r>
            <w:proofErr w:type="spellEnd"/>
            <w:r w:rsidR="00D87CFD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D87CFD">
              <w:rPr>
                <w:rFonts w:ascii="Times New Roman" w:hAnsi="Times New Roman" w:cs="Times New Roman"/>
                <w:lang w:val="en-GB"/>
              </w:rPr>
              <w:t>P</w:t>
            </w:r>
            <w:r>
              <w:rPr>
                <w:rFonts w:ascii="Times New Roman" w:hAnsi="Times New Roman" w:cs="Times New Roman"/>
                <w:lang w:val="en-GB"/>
              </w:rPr>
              <w:t>rílohu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A3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súťažných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podkladov</w:t>
            </w:r>
            <w:proofErr w:type="spellEnd"/>
          </w:p>
        </w:tc>
      </w:tr>
    </w:tbl>
    <w:p w:rsidR="0068088C" w:rsidRPr="00B97170" w:rsidRDefault="0068088C">
      <w:pPr>
        <w:rPr>
          <w:rFonts w:ascii="Times New Roman" w:hAnsi="Times New Roman" w:cs="Times New Roman"/>
        </w:rPr>
      </w:pPr>
    </w:p>
    <w:sectPr w:rsidR="0068088C" w:rsidRPr="00B97170" w:rsidSect="00C2608A">
      <w:headerReference w:type="first" r:id="rId12"/>
      <w:footerReference w:type="first" r:id="rId13"/>
      <w:pgSz w:w="11906" w:h="16838"/>
      <w:pgMar w:top="2000" w:right="1134" w:bottom="1985" w:left="1134" w:header="0" w:footer="772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24" w:rsidRDefault="00594324" w:rsidP="001C5D68">
      <w:r>
        <w:separator/>
      </w:r>
    </w:p>
  </w:endnote>
  <w:endnote w:type="continuationSeparator" w:id="0">
    <w:p w:rsidR="00594324" w:rsidRDefault="00594324" w:rsidP="001C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D68" w:rsidRDefault="00C2608A" w:rsidP="001C5D68">
    <w:pPr>
      <w:pStyle w:val="Footer"/>
    </w:pPr>
    <w:r>
      <w:rPr>
        <w:noProof/>
        <w:sz w:val="2"/>
        <w:lang w:eastAsia="sk-SK" w:bidi="ar-SA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148482</wp:posOffset>
              </wp:positionH>
              <wp:positionV relativeFrom="paragraph">
                <wp:posOffset>184629</wp:posOffset>
              </wp:positionV>
              <wp:extent cx="982663" cy="444500"/>
              <wp:effectExtent l="0" t="0" r="8255" b="0"/>
              <wp:wrapNone/>
              <wp:docPr id="22" name="Group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2663" cy="444500"/>
                        <a:chOff x="0" y="0"/>
                        <a:chExt cx="982663" cy="444500"/>
                      </a:xfrm>
                    </wpg:grpSpPr>
                    <wpg:grpSp>
                      <wpg:cNvPr id="8" name="Group 8"/>
                      <wpg:cNvGrpSpPr>
                        <a:grpSpLocks/>
                      </wpg:cNvGrpSpPr>
                      <wpg:grpSpPr>
                        <a:xfrm>
                          <a:off x="0" y="0"/>
                          <a:ext cx="200025" cy="444500"/>
                          <a:chOff x="0" y="0"/>
                          <a:chExt cx="200025" cy="444500"/>
                        </a:xfrm>
                      </wpg:grpSpPr>
                      <pic:pic xmlns:pic="http://schemas.openxmlformats.org/drawingml/2006/picture">
                        <pic:nvPicPr>
                          <pic:cNvPr id="9" name="Image 21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3352"/>
                            <a:ext cx="199859" cy="2207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22"/>
                        <wps:cNvSpPr/>
                        <wps:spPr>
                          <a:xfrm>
                            <a:off x="2" y="0"/>
                            <a:ext cx="200025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273050">
                                <a:moveTo>
                                  <a:pt x="1034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926"/>
                                </a:lnTo>
                                <a:lnTo>
                                  <a:pt x="47459" y="224129"/>
                                </a:lnTo>
                                <a:lnTo>
                                  <a:pt x="53060" y="226517"/>
                                </a:lnTo>
                                <a:lnTo>
                                  <a:pt x="104686" y="226517"/>
                                </a:lnTo>
                                <a:lnTo>
                                  <a:pt x="131619" y="228964"/>
                                </a:lnTo>
                                <a:lnTo>
                                  <a:pt x="152049" y="236383"/>
                                </a:lnTo>
                                <a:lnTo>
                                  <a:pt x="165941" y="248886"/>
                                </a:lnTo>
                                <a:lnTo>
                                  <a:pt x="173266" y="266585"/>
                                </a:lnTo>
                                <a:lnTo>
                                  <a:pt x="179737" y="268217"/>
                                </a:lnTo>
                                <a:lnTo>
                                  <a:pt x="199402" y="272923"/>
                                </a:lnTo>
                                <a:lnTo>
                                  <a:pt x="195707" y="253523"/>
                                </a:lnTo>
                                <a:lnTo>
                                  <a:pt x="186945" y="235502"/>
                                </a:lnTo>
                                <a:lnTo>
                                  <a:pt x="171518" y="221262"/>
                                </a:lnTo>
                                <a:lnTo>
                                  <a:pt x="147828" y="213207"/>
                                </a:lnTo>
                                <a:lnTo>
                                  <a:pt x="172698" y="204619"/>
                                </a:lnTo>
                                <a:lnTo>
                                  <a:pt x="174628" y="202412"/>
                                </a:lnTo>
                                <a:lnTo>
                                  <a:pt x="25361" y="202412"/>
                                </a:lnTo>
                                <a:lnTo>
                                  <a:pt x="25361" y="24104"/>
                                </a:lnTo>
                                <a:lnTo>
                                  <a:pt x="173796" y="24104"/>
                                </a:lnTo>
                                <a:lnTo>
                                  <a:pt x="146445" y="6726"/>
                                </a:lnTo>
                                <a:lnTo>
                                  <a:pt x="103403" y="0"/>
                                </a:lnTo>
                                <a:close/>
                              </a:path>
                              <a:path w="200025" h="273050">
                                <a:moveTo>
                                  <a:pt x="173796" y="24104"/>
                                </a:moveTo>
                                <a:lnTo>
                                  <a:pt x="102133" y="24104"/>
                                </a:lnTo>
                                <a:lnTo>
                                  <a:pt x="135263" y="28735"/>
                                </a:lnTo>
                                <a:lnTo>
                                  <a:pt x="156787" y="42587"/>
                                </a:lnTo>
                                <a:lnTo>
                                  <a:pt x="168434" y="65600"/>
                                </a:lnTo>
                                <a:lnTo>
                                  <a:pt x="171932" y="97713"/>
                                </a:lnTo>
                                <a:lnTo>
                                  <a:pt x="171932" y="149123"/>
                                </a:lnTo>
                                <a:lnTo>
                                  <a:pt x="167543" y="172703"/>
                                </a:lnTo>
                                <a:lnTo>
                                  <a:pt x="154411" y="189326"/>
                                </a:lnTo>
                                <a:lnTo>
                                  <a:pt x="132590" y="199170"/>
                                </a:lnTo>
                                <a:lnTo>
                                  <a:pt x="102133" y="202412"/>
                                </a:lnTo>
                                <a:lnTo>
                                  <a:pt x="174628" y="202412"/>
                                </a:lnTo>
                                <a:lnTo>
                                  <a:pt x="187802" y="187347"/>
                                </a:lnTo>
                                <a:lnTo>
                                  <a:pt x="195289" y="165555"/>
                                </a:lnTo>
                                <a:lnTo>
                                  <a:pt x="197307" y="143408"/>
                                </a:lnTo>
                                <a:lnTo>
                                  <a:pt x="197307" y="87566"/>
                                </a:lnTo>
                                <a:lnTo>
                                  <a:pt x="192091" y="53015"/>
                                </a:lnTo>
                                <a:lnTo>
                                  <a:pt x="175572" y="25233"/>
                                </a:lnTo>
                                <a:lnTo>
                                  <a:pt x="173796" y="2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4" name="Group 14"/>
                      <wpg:cNvGrpSpPr>
                        <a:grpSpLocks/>
                      </wpg:cNvGrpSpPr>
                      <wpg:grpSpPr>
                        <a:xfrm>
                          <a:off x="285750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15" name="Graphic 24"/>
                        <wps:cNvSpPr/>
                        <wps:spPr>
                          <a:xfrm>
                            <a:off x="0" y="0"/>
                            <a:ext cx="25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92100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93"/>
                                </a:lnTo>
                                <a:lnTo>
                                  <a:pt x="25361" y="292049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25"/>
                        <wps:cNvSpPr/>
                        <wps:spPr>
                          <a:xfrm>
                            <a:off x="0" y="308536"/>
                            <a:ext cx="25400" cy="13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35890">
                                <a:moveTo>
                                  <a:pt x="0" y="0"/>
                                </a:moveTo>
                                <a:lnTo>
                                  <a:pt x="0" y="135585"/>
                                </a:lnTo>
                                <a:lnTo>
                                  <a:pt x="25361" y="135585"/>
                                </a:lnTo>
                                <a:lnTo>
                                  <a:pt x="25361" y="34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1" name="Group 11"/>
                      <wpg:cNvGrpSpPr>
                        <a:grpSpLocks/>
                      </wpg:cNvGrpSpPr>
                      <wpg:grpSpPr>
                        <a:xfrm>
                          <a:off x="395288" y="0"/>
                          <a:ext cx="200025" cy="444500"/>
                          <a:chOff x="0" y="0"/>
                          <a:chExt cx="200025" cy="444500"/>
                        </a:xfrm>
                      </wpg:grpSpPr>
                      <wps:wsp>
                        <wps:cNvPr id="12" name="Graphic 27"/>
                        <wps:cNvSpPr/>
                        <wps:spPr>
                          <a:xfrm>
                            <a:off x="0" y="0"/>
                            <a:ext cx="200025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302260">
                                <a:moveTo>
                                  <a:pt x="100888" y="38"/>
                                </a:moveTo>
                                <a:lnTo>
                                  <a:pt x="0" y="38"/>
                                </a:lnTo>
                                <a:lnTo>
                                  <a:pt x="0" y="300748"/>
                                </a:lnTo>
                                <a:lnTo>
                                  <a:pt x="25374" y="302082"/>
                                </a:lnTo>
                                <a:lnTo>
                                  <a:pt x="25374" y="24142"/>
                                </a:lnTo>
                                <a:lnTo>
                                  <a:pt x="98336" y="24142"/>
                                </a:lnTo>
                                <a:lnTo>
                                  <a:pt x="133790" y="28801"/>
                                </a:lnTo>
                                <a:lnTo>
                                  <a:pt x="157345" y="43332"/>
                                </a:lnTo>
                                <a:lnTo>
                                  <a:pt x="170429" y="68569"/>
                                </a:lnTo>
                                <a:lnTo>
                                  <a:pt x="174472" y="105346"/>
                                </a:lnTo>
                                <a:lnTo>
                                  <a:pt x="174472" y="300520"/>
                                </a:lnTo>
                                <a:lnTo>
                                  <a:pt x="199834" y="298678"/>
                                </a:lnTo>
                                <a:lnTo>
                                  <a:pt x="199834" y="93903"/>
                                </a:lnTo>
                                <a:lnTo>
                                  <a:pt x="193824" y="53535"/>
                                </a:lnTo>
                                <a:lnTo>
                                  <a:pt x="175560" y="24110"/>
                                </a:lnTo>
                                <a:lnTo>
                                  <a:pt x="144686" y="6107"/>
                                </a:lnTo>
                                <a:lnTo>
                                  <a:pt x="100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28"/>
                          <pic:cNvPicPr/>
                        </pic:nvPicPr>
                        <pic:blipFill>
                          <a:blip r:embed="rId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" y="318592"/>
                            <a:ext cx="199859" cy="125564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3" name="Group 3"/>
                      <wpg:cNvGrpSpPr>
                        <a:grpSpLocks/>
                      </wpg:cNvGrpSpPr>
                      <wpg:grpSpPr>
                        <a:xfrm>
                          <a:off x="690563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4" name="Graphic 30"/>
                        <wps:cNvSpPr/>
                        <wps:spPr>
                          <a:xfrm>
                            <a:off x="0" y="304396"/>
                            <a:ext cx="254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40335">
                                <a:moveTo>
                                  <a:pt x="25361" y="0"/>
                                </a:moveTo>
                                <a:lnTo>
                                  <a:pt x="0" y="4038"/>
                                </a:lnTo>
                                <a:lnTo>
                                  <a:pt x="0" y="139725"/>
                                </a:lnTo>
                                <a:lnTo>
                                  <a:pt x="25361" y="139725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31"/>
                        <wps:cNvSpPr/>
                        <wps:spPr>
                          <a:xfrm>
                            <a:off x="0" y="0"/>
                            <a:ext cx="2540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88925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04"/>
                                </a:lnTo>
                                <a:lnTo>
                                  <a:pt x="25361" y="284264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7" name="Group 17"/>
                      <wpg:cNvGrpSpPr>
                        <a:grpSpLocks/>
                      </wpg:cNvGrpSpPr>
                      <wpg:grpSpPr>
                        <a:xfrm>
                          <a:off x="785813" y="0"/>
                          <a:ext cx="196850" cy="444500"/>
                          <a:chOff x="0" y="0"/>
                          <a:chExt cx="196850" cy="444500"/>
                        </a:xfrm>
                      </wpg:grpSpPr>
                      <wps:wsp>
                        <wps:cNvPr id="18" name="Graphic 33"/>
                        <wps:cNvSpPr/>
                        <wps:spPr>
                          <a:xfrm>
                            <a:off x="85666" y="260541"/>
                            <a:ext cx="2540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84150">
                                <a:moveTo>
                                  <a:pt x="25361" y="0"/>
                                </a:moveTo>
                                <a:lnTo>
                                  <a:pt x="0" y="8661"/>
                                </a:lnTo>
                                <a:lnTo>
                                  <a:pt x="0" y="183578"/>
                                </a:lnTo>
                                <a:lnTo>
                                  <a:pt x="25361" y="183578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34"/>
                        <wps:cNvSpPr/>
                        <wps:spPr>
                          <a:xfrm>
                            <a:off x="0" y="0"/>
                            <a:ext cx="19685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0" h="248920">
                                <a:moveTo>
                                  <a:pt x="1966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04"/>
                                </a:lnTo>
                                <a:lnTo>
                                  <a:pt x="85661" y="24104"/>
                                </a:lnTo>
                                <a:lnTo>
                                  <a:pt x="85661" y="248361"/>
                                </a:lnTo>
                                <a:lnTo>
                                  <a:pt x="111036" y="239445"/>
                                </a:lnTo>
                                <a:lnTo>
                                  <a:pt x="111036" y="24104"/>
                                </a:lnTo>
                                <a:lnTo>
                                  <a:pt x="196697" y="24104"/>
                                </a:lnTo>
                                <a:lnTo>
                                  <a:pt x="196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17C7837" id="Group 22" o:spid="_x0000_s1026" style="position:absolute;margin-left:11.7pt;margin-top:14.55pt;width:77.4pt;height:35pt;z-index:251681792" coordsize="9826,4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">
              <v:group id="Group 8" o:spid="_x0000_s1027" style="position:absolute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28" type="#_x0000_t75" style="position:absolute;top:223352;width:199859;height:220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">
                  <v:imagedata r:id="rId3" o:title=""/>
                </v:shape>
                <v:shape id="Graphic 22" o:spid="_x0000_s1029" style="position:absolute;left:2;width:200025;height:273050;visibility:visible;mso-wrap-style:square;v-text-anchor:top" coordsize="20002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" path="m103403,l,,,200926r47459,23203l53060,226517r51626,l131619,228964r20430,7419l165941,248886r7325,17699l179737,268217r19665,4706l195707,253523r-8762,-18021l171518,221262r-23690,-8055l172698,204619r1930,-2207l25361,202412r,-178308l173796,24104,146445,6726,103403,xem173796,24104r-71663,l135263,28735r21524,13852l168434,65600r3498,32113l171932,149123r-4389,23580l154411,189326r-21821,9844l102133,202412r72495,l187802,187347r7487,-21792l197307,143408r,-55842l192091,53015,175572,25233r-1776,-1129xe" fillcolor="#bdceb4" stroked="f">
                  <v:path arrowok="t"/>
                </v:shape>
              </v:group>
              <v:group id="Group 14" o:spid="_x0000_s1030" style="position:absolute;left:2857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Graphic 24" o:spid="_x0000_s1031" style="position:absolute;width:25400;height:292100;visibility:visible;mso-wrap-style:square;v-text-anchor:top" coordsize="254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" path="m25361,l,,,288493r25361,3556l25361,xe" fillcolor="#bdceb4" stroked="f">
                  <v:path arrowok="t"/>
                </v:shape>
                <v:shape id="Graphic 25" o:spid="_x0000_s1032" style="position:absolute;top:308536;width:25400;height:135890;visibility:visible;mso-wrap-style:square;v-text-anchor:top" coordsize="2540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" path="m,l,135585r25361,l25361,3479,,xe" fillcolor="#050606" stroked="f">
                  <v:path arrowok="t"/>
                </v:shape>
              </v:group>
              <v:group id="Group 11" o:spid="_x0000_s1033" style="position:absolute;left:3952;width:2001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Graphic 27" o:spid="_x0000_s1034" style="position:absolute;width:200025;height:302260;visibility:visible;mso-wrap-style:square;v-text-anchor:top" coordsize="200025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" path="m100888,38l,38,,300748r25374,1334l25374,24142r72962,l133790,28801r23555,14531l170429,68569r4043,36777l174472,300520r25362,-1842l199834,93903,193824,53535,175560,24110,144686,6107,100850,r38,38xe" fillcolor="#bdceb4" stroked="f">
                  <v:path arrowok="t"/>
                </v:shape>
                <v:shape id="Image 28" o:spid="_x0000_s1035" type="#_x0000_t75" style="position:absolute;left:39;top:318592;width:199859;height:125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">
                  <v:imagedata r:id="rId4" o:title=""/>
                </v:shape>
              </v:group>
              <v:group id="Group 3" o:spid="_x0000_s1036" style="position:absolute;left:6905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Graphic 30" o:spid="_x0000_s1037" style="position:absolute;top:304396;width:25400;height:140335;visibility:visible;mso-wrap-style:square;v-text-anchor:top" coordsize="2540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" path="m25361,l,4038,,139725r25361,l25361,xe" fillcolor="#050606" stroked="f">
                  <v:path arrowok="t"/>
                </v:shape>
                <v:shape id="Graphic 31" o:spid="_x0000_s1038" style="position:absolute;width:25400;height:288925;visibility:visible;mso-wrap-style:square;v-text-anchor:top" coordsize="2540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" path="m25361,l,,,288404r25361,-4140l25361,xe" fillcolor="#bdceb4" stroked="f">
                  <v:path arrowok="t"/>
                </v:shape>
              </v:group>
              <v:group id="Group 17" o:spid="_x0000_s1039" style="position:absolute;left:7858;width:1968;height:4445" coordsize="1968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Graphic 33" o:spid="_x0000_s1040" style="position:absolute;left:85666;top:260541;width:25400;height:184150;visibility:visible;mso-wrap-style:square;v-text-anchor:top" coordsize="2540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" path="m25361,l,8661,,183578r25361,l25361,xe" fillcolor="#050606" stroked="f">
                  <v:path arrowok="t"/>
                </v:shape>
                <v:shape id="Graphic 34" o:spid="_x0000_s1041" style="position:absolute;width:196850;height:248920;visibility:visible;mso-wrap-style:square;v-text-anchor:top" coordsize="196850,24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" path="m196697,l,,,24104r85661,l85661,248361r25375,-8916l111036,24104r85661,l196697,xe" fillcolor="#bdceb4" stroked="f">
                  <v:path arrowok="t"/>
                </v:shape>
              </v:group>
            </v:group>
          </w:pict>
        </mc:Fallback>
      </mc:AlternateContent>
    </w:r>
    <w:r w:rsidR="001C5D68"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37725C29" wp14:editId="394655D4">
              <wp:extent cx="5977255" cy="7620"/>
              <wp:effectExtent l="0" t="0" r="23495" b="1143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2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6FA4F984" id="Group 1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" path="m,l6985000,e" filled="f" strokecolor="#231f20">
                <v:path arrowok="t"/>
              </v:shape>
              <w10:anchorlock/>
            </v:group>
          </w:pict>
        </mc:Fallback>
      </mc:AlternateContent>
    </w:r>
  </w:p>
  <w:tbl>
    <w:tblPr>
      <w:tblStyle w:val="TableGrid"/>
      <w:tblW w:w="6379" w:type="dxa"/>
      <w:tblInd w:w="29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8"/>
      <w:gridCol w:w="2268"/>
      <w:gridCol w:w="1843"/>
    </w:tblGrid>
    <w:tr w:rsidR="00573DF2" w:rsidRPr="00573DF2" w:rsidTr="00867986">
      <w:tc>
        <w:tcPr>
          <w:tcW w:w="2268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 xml:space="preserve">Karpatské nám. 10A 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831 06 Bratislava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Slovensko</w:t>
          </w:r>
        </w:p>
      </w:tc>
      <w:tc>
        <w:tcPr>
          <w:tcW w:w="2268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IČO: 45691835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DIČ: 2023105788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IČ DPH: SK2023105788</w:t>
          </w:r>
        </w:p>
      </w:tc>
      <w:tc>
        <w:tcPr>
          <w:tcW w:w="1843" w:type="dxa"/>
        </w:tcPr>
        <w:p w:rsid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+421 917 762 504</w:t>
          </w:r>
        </w:p>
        <w:p w:rsidR="00573DF2" w:rsidRPr="00573DF2" w:rsidRDefault="00573DF2" w:rsidP="00C2608A">
          <w:pPr>
            <w:pStyle w:val="Footer"/>
            <w:spacing w:before="60"/>
            <w:rPr>
              <w:rFonts w:ascii="Times New Roman" w:hAnsi="Times New Roman" w:cs="Times New Roman"/>
              <w:sz w:val="16"/>
              <w:szCs w:val="16"/>
            </w:rPr>
          </w:pPr>
          <w:r w:rsidRPr="00573DF2">
            <w:rPr>
              <w:rFonts w:ascii="Times New Roman" w:hAnsi="Times New Roman" w:cs="Times New Roman"/>
              <w:sz w:val="16"/>
              <w:szCs w:val="16"/>
            </w:rPr>
            <w:t>info@bidit.sk</w:t>
          </w:r>
        </w:p>
      </w:tc>
    </w:tr>
  </w:tbl>
  <w:p w:rsidR="001C5D68" w:rsidRDefault="001C5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24" w:rsidRDefault="00594324" w:rsidP="001C5D68">
      <w:r>
        <w:separator/>
      </w:r>
    </w:p>
  </w:footnote>
  <w:footnote w:type="continuationSeparator" w:id="0">
    <w:p w:rsidR="00594324" w:rsidRDefault="00594324" w:rsidP="001C5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573DF2" w:rsidP="001C5D68">
    <w:pPr>
      <w:pStyle w:val="Header"/>
    </w:pPr>
    <w:r>
      <w:rPr>
        <w:noProof/>
        <w:lang w:eastAsia="sk-SK" w:bidi="ar-SA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99307</wp:posOffset>
              </wp:positionH>
              <wp:positionV relativeFrom="paragraph">
                <wp:posOffset>71054</wp:posOffset>
              </wp:positionV>
              <wp:extent cx="980622" cy="450438"/>
              <wp:effectExtent l="0" t="0" r="0" b="6985"/>
              <wp:wrapNone/>
              <wp:docPr id="21" name="Group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0622" cy="450438"/>
                        <a:chOff x="0" y="0"/>
                        <a:chExt cx="980622" cy="450438"/>
                      </a:xfrm>
                    </wpg:grpSpPr>
                    <wpg:grpSp>
                      <wpg:cNvPr id="42" name="Group 42"/>
                      <wpg:cNvGrpSpPr>
                        <a:grpSpLocks/>
                      </wpg:cNvGrpSpPr>
                      <wpg:grpSpPr>
                        <a:xfrm>
                          <a:off x="0" y="5938"/>
                          <a:ext cx="200025" cy="444500"/>
                          <a:chOff x="0" y="0"/>
                          <a:chExt cx="200025" cy="444500"/>
                        </a:xfrm>
                      </wpg:grpSpPr>
                      <pic:pic xmlns:pic="http://schemas.openxmlformats.org/drawingml/2006/picture">
                        <pic:nvPicPr>
                          <pic:cNvPr id="43" name="Image 21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3352"/>
                            <a:ext cx="199859" cy="2207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22"/>
                        <wps:cNvSpPr/>
                        <wps:spPr>
                          <a:xfrm>
                            <a:off x="2" y="0"/>
                            <a:ext cx="200025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273050">
                                <a:moveTo>
                                  <a:pt x="1034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926"/>
                                </a:lnTo>
                                <a:lnTo>
                                  <a:pt x="47459" y="224129"/>
                                </a:lnTo>
                                <a:lnTo>
                                  <a:pt x="53060" y="226517"/>
                                </a:lnTo>
                                <a:lnTo>
                                  <a:pt x="104686" y="226517"/>
                                </a:lnTo>
                                <a:lnTo>
                                  <a:pt x="131619" y="228964"/>
                                </a:lnTo>
                                <a:lnTo>
                                  <a:pt x="152049" y="236383"/>
                                </a:lnTo>
                                <a:lnTo>
                                  <a:pt x="165941" y="248886"/>
                                </a:lnTo>
                                <a:lnTo>
                                  <a:pt x="173266" y="266585"/>
                                </a:lnTo>
                                <a:lnTo>
                                  <a:pt x="179737" y="268217"/>
                                </a:lnTo>
                                <a:lnTo>
                                  <a:pt x="199402" y="272923"/>
                                </a:lnTo>
                                <a:lnTo>
                                  <a:pt x="195707" y="253523"/>
                                </a:lnTo>
                                <a:lnTo>
                                  <a:pt x="186945" y="235502"/>
                                </a:lnTo>
                                <a:lnTo>
                                  <a:pt x="171518" y="221262"/>
                                </a:lnTo>
                                <a:lnTo>
                                  <a:pt x="147828" y="213207"/>
                                </a:lnTo>
                                <a:lnTo>
                                  <a:pt x="172698" y="204619"/>
                                </a:lnTo>
                                <a:lnTo>
                                  <a:pt x="174628" y="202412"/>
                                </a:lnTo>
                                <a:lnTo>
                                  <a:pt x="25361" y="202412"/>
                                </a:lnTo>
                                <a:lnTo>
                                  <a:pt x="25361" y="24104"/>
                                </a:lnTo>
                                <a:lnTo>
                                  <a:pt x="173796" y="24104"/>
                                </a:lnTo>
                                <a:lnTo>
                                  <a:pt x="146445" y="6726"/>
                                </a:lnTo>
                                <a:lnTo>
                                  <a:pt x="103403" y="0"/>
                                </a:lnTo>
                                <a:close/>
                              </a:path>
                              <a:path w="200025" h="273050">
                                <a:moveTo>
                                  <a:pt x="173796" y="24104"/>
                                </a:moveTo>
                                <a:lnTo>
                                  <a:pt x="102133" y="24104"/>
                                </a:lnTo>
                                <a:lnTo>
                                  <a:pt x="135263" y="28735"/>
                                </a:lnTo>
                                <a:lnTo>
                                  <a:pt x="156787" y="42587"/>
                                </a:lnTo>
                                <a:lnTo>
                                  <a:pt x="168434" y="65600"/>
                                </a:lnTo>
                                <a:lnTo>
                                  <a:pt x="171932" y="97713"/>
                                </a:lnTo>
                                <a:lnTo>
                                  <a:pt x="171932" y="149123"/>
                                </a:lnTo>
                                <a:lnTo>
                                  <a:pt x="167543" y="172703"/>
                                </a:lnTo>
                                <a:lnTo>
                                  <a:pt x="154411" y="189326"/>
                                </a:lnTo>
                                <a:lnTo>
                                  <a:pt x="132590" y="199170"/>
                                </a:lnTo>
                                <a:lnTo>
                                  <a:pt x="102133" y="202412"/>
                                </a:lnTo>
                                <a:lnTo>
                                  <a:pt x="174628" y="202412"/>
                                </a:lnTo>
                                <a:lnTo>
                                  <a:pt x="187802" y="187347"/>
                                </a:lnTo>
                                <a:lnTo>
                                  <a:pt x="195289" y="165555"/>
                                </a:lnTo>
                                <a:lnTo>
                                  <a:pt x="197307" y="143408"/>
                                </a:lnTo>
                                <a:lnTo>
                                  <a:pt x="197307" y="87566"/>
                                </a:lnTo>
                                <a:lnTo>
                                  <a:pt x="192091" y="53015"/>
                                </a:lnTo>
                                <a:lnTo>
                                  <a:pt x="175572" y="25233"/>
                                </a:lnTo>
                                <a:lnTo>
                                  <a:pt x="173796" y="2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>
                        <a:xfrm>
                          <a:off x="279071" y="5938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37" name="Graphic 24"/>
                        <wps:cNvSpPr/>
                        <wps:spPr>
                          <a:xfrm>
                            <a:off x="0" y="0"/>
                            <a:ext cx="25400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92100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93"/>
                                </a:lnTo>
                                <a:lnTo>
                                  <a:pt x="25361" y="292049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25"/>
                        <wps:cNvSpPr/>
                        <wps:spPr>
                          <a:xfrm>
                            <a:off x="0" y="308536"/>
                            <a:ext cx="25400" cy="135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35890">
                                <a:moveTo>
                                  <a:pt x="0" y="0"/>
                                </a:moveTo>
                                <a:lnTo>
                                  <a:pt x="0" y="135585"/>
                                </a:lnTo>
                                <a:lnTo>
                                  <a:pt x="25361" y="135585"/>
                                </a:lnTo>
                                <a:lnTo>
                                  <a:pt x="25361" y="34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>
                        <a:xfrm>
                          <a:off x="397824" y="5938"/>
                          <a:ext cx="200025" cy="444500"/>
                          <a:chOff x="0" y="0"/>
                          <a:chExt cx="200025" cy="444500"/>
                        </a:xfrm>
                      </wpg:grpSpPr>
                      <wps:wsp>
                        <wps:cNvPr id="40" name="Graphic 27"/>
                        <wps:cNvSpPr/>
                        <wps:spPr>
                          <a:xfrm>
                            <a:off x="0" y="0"/>
                            <a:ext cx="200025" cy="302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302260">
                                <a:moveTo>
                                  <a:pt x="100888" y="38"/>
                                </a:moveTo>
                                <a:lnTo>
                                  <a:pt x="0" y="38"/>
                                </a:lnTo>
                                <a:lnTo>
                                  <a:pt x="0" y="300748"/>
                                </a:lnTo>
                                <a:lnTo>
                                  <a:pt x="25374" y="302082"/>
                                </a:lnTo>
                                <a:lnTo>
                                  <a:pt x="25374" y="24142"/>
                                </a:lnTo>
                                <a:lnTo>
                                  <a:pt x="98336" y="24142"/>
                                </a:lnTo>
                                <a:lnTo>
                                  <a:pt x="133790" y="28801"/>
                                </a:lnTo>
                                <a:lnTo>
                                  <a:pt x="157345" y="43332"/>
                                </a:lnTo>
                                <a:lnTo>
                                  <a:pt x="170429" y="68569"/>
                                </a:lnTo>
                                <a:lnTo>
                                  <a:pt x="174472" y="105346"/>
                                </a:lnTo>
                                <a:lnTo>
                                  <a:pt x="174472" y="300520"/>
                                </a:lnTo>
                                <a:lnTo>
                                  <a:pt x="199834" y="298678"/>
                                </a:lnTo>
                                <a:lnTo>
                                  <a:pt x="199834" y="93903"/>
                                </a:lnTo>
                                <a:lnTo>
                                  <a:pt x="193824" y="53535"/>
                                </a:lnTo>
                                <a:lnTo>
                                  <a:pt x="175560" y="24110"/>
                                </a:lnTo>
                                <a:lnTo>
                                  <a:pt x="144686" y="6107"/>
                                </a:lnTo>
                                <a:lnTo>
                                  <a:pt x="1008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28"/>
                          <pic:cNvPicPr/>
                        </pic:nvPicPr>
                        <pic:blipFill>
                          <a:blip r:embed="rId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" y="318592"/>
                            <a:ext cx="199859" cy="125564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6" name="Group 6"/>
                      <wpg:cNvGrpSpPr>
                        <a:grpSpLocks/>
                      </wpg:cNvGrpSpPr>
                      <wpg:grpSpPr>
                        <a:xfrm>
                          <a:off x="688769" y="0"/>
                          <a:ext cx="25400" cy="444500"/>
                          <a:chOff x="0" y="0"/>
                          <a:chExt cx="25400" cy="444500"/>
                        </a:xfrm>
                      </wpg:grpSpPr>
                      <wps:wsp>
                        <wps:cNvPr id="7" name="Graphic 30"/>
                        <wps:cNvSpPr/>
                        <wps:spPr>
                          <a:xfrm>
                            <a:off x="0" y="304396"/>
                            <a:ext cx="2540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40335">
                                <a:moveTo>
                                  <a:pt x="25361" y="0"/>
                                </a:moveTo>
                                <a:lnTo>
                                  <a:pt x="0" y="4038"/>
                                </a:lnTo>
                                <a:lnTo>
                                  <a:pt x="0" y="139725"/>
                                </a:lnTo>
                                <a:lnTo>
                                  <a:pt x="25361" y="139725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1"/>
                        <wps:cNvSpPr/>
                        <wps:spPr>
                          <a:xfrm>
                            <a:off x="0" y="0"/>
                            <a:ext cx="2540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288925">
                                <a:moveTo>
                                  <a:pt x="25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8404"/>
                                </a:lnTo>
                                <a:lnTo>
                                  <a:pt x="25361" y="284264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>
                        <a:xfrm>
                          <a:off x="783772" y="0"/>
                          <a:ext cx="196850" cy="444500"/>
                          <a:chOff x="0" y="0"/>
                          <a:chExt cx="196850" cy="444500"/>
                        </a:xfrm>
                      </wpg:grpSpPr>
                      <wps:wsp>
                        <wps:cNvPr id="46" name="Graphic 33"/>
                        <wps:cNvSpPr/>
                        <wps:spPr>
                          <a:xfrm>
                            <a:off x="85666" y="260541"/>
                            <a:ext cx="25400" cy="184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0" h="184150">
                                <a:moveTo>
                                  <a:pt x="25361" y="0"/>
                                </a:moveTo>
                                <a:lnTo>
                                  <a:pt x="0" y="8661"/>
                                </a:lnTo>
                                <a:lnTo>
                                  <a:pt x="0" y="183578"/>
                                </a:lnTo>
                                <a:lnTo>
                                  <a:pt x="25361" y="183578"/>
                                </a:lnTo>
                                <a:lnTo>
                                  <a:pt x="25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34"/>
                        <wps:cNvSpPr/>
                        <wps:spPr>
                          <a:xfrm>
                            <a:off x="0" y="0"/>
                            <a:ext cx="196850" cy="248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0" h="248920">
                                <a:moveTo>
                                  <a:pt x="1966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04"/>
                                </a:lnTo>
                                <a:lnTo>
                                  <a:pt x="85661" y="24104"/>
                                </a:lnTo>
                                <a:lnTo>
                                  <a:pt x="85661" y="248361"/>
                                </a:lnTo>
                                <a:lnTo>
                                  <a:pt x="111036" y="239445"/>
                                </a:lnTo>
                                <a:lnTo>
                                  <a:pt x="111036" y="24104"/>
                                </a:lnTo>
                                <a:lnTo>
                                  <a:pt x="196697" y="24104"/>
                                </a:lnTo>
                                <a:lnTo>
                                  <a:pt x="196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E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0530317" id="Group 21" o:spid="_x0000_s1026" style="position:absolute;margin-left:7.8pt;margin-top:5.6pt;width:77.2pt;height:35.45pt;z-index:251668480" coordsize="9806,45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">
              <v:group id="Group 42" o:spid="_x0000_s1027" style="position:absolute;top:59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28" type="#_x0000_t75" style="position:absolute;top:223352;width:199859;height:220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">
                  <v:imagedata r:id="rId3" o:title=""/>
                </v:shape>
                <v:shape id="Graphic 22" o:spid="_x0000_s1029" style="position:absolute;left:2;width:200025;height:273050;visibility:visible;mso-wrap-style:square;v-text-anchor:top" coordsize="20002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" path="m103403,l,,,200926r47459,23203l53060,226517r51626,l131619,228964r20430,7419l165941,248886r7325,17699l179737,268217r19665,4706l195707,253523r-8762,-18021l171518,221262r-23690,-8055l172698,204619r1930,-2207l25361,202412r,-178308l173796,24104,146445,6726,103403,xem173796,24104r-71663,l135263,28735r21524,13852l168434,65600r3498,32113l171932,149123r-4389,23580l154411,189326r-21821,9844l102133,202412r72495,l187802,187347r7487,-21792l197307,143408r,-55842l192091,53015,175572,25233r-1776,-1129xe" fillcolor="#bdceb4" stroked="f">
                  <v:path arrowok="t"/>
                </v:shape>
              </v:group>
              <v:group id="Group 36" o:spid="_x0000_s1030" style="position:absolute;left:2790;top:59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shape id="Graphic 24" o:spid="_x0000_s1031" style="position:absolute;width:25400;height:292100;visibility:visible;mso-wrap-style:square;v-text-anchor:top" coordsize="254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" path="m25361,l,,,288493r25361,3556l25361,xe" fillcolor="#bdceb4" stroked="f">
                  <v:path arrowok="t"/>
                </v:shape>
                <v:shape id="Graphic 25" o:spid="_x0000_s1032" style="position:absolute;top:308536;width:25400;height:135890;visibility:visible;mso-wrap-style:square;v-text-anchor:top" coordsize="2540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" path="m,l,135585r25361,l25361,3479,,xe" fillcolor="#050606" stroked="f">
                  <v:path arrowok="t"/>
                </v:shape>
              </v:group>
              <v:group id="Group 39" o:spid="_x0000_s1033" style="position:absolute;left:3978;top:59;width:2000;height:4445" coordsize="200025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shape id="Graphic 27" o:spid="_x0000_s1034" style="position:absolute;width:200025;height:302260;visibility:visible;mso-wrap-style:square;v-text-anchor:top" coordsize="200025,302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" path="m100888,38l,38,,300748r25374,1334l25374,24142r72962,l133790,28801r23555,14531l170429,68569r4043,36777l174472,300520r25362,-1842l199834,93903,193824,53535,175560,24110,144686,6107,100850,r38,38xe" fillcolor="#bdceb4" stroked="f">
                  <v:path arrowok="t"/>
                </v:shape>
                <v:shape id="Image 28" o:spid="_x0000_s1035" type="#_x0000_t75" style="position:absolute;left:39;top:318592;width:199859;height:125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">
                  <v:imagedata r:id="rId4" o:title=""/>
                </v:shape>
              </v:group>
              <v:group id="Group 6" o:spid="_x0000_s1036" style="position:absolute;left:6887;width:254;height:4445" coordsize="2540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Graphic 30" o:spid="_x0000_s1037" style="position:absolute;top:304396;width:25400;height:140335;visibility:visible;mso-wrap-style:square;v-text-anchor:top" coordsize="25400,140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" path="m25361,l,4038,,139725r25361,l25361,xe" fillcolor="#050606" stroked="f">
                  <v:path arrowok="t"/>
                </v:shape>
                <v:shape id="Graphic 31" o:spid="_x0000_s1038" style="position:absolute;width:25400;height:288925;visibility:visible;mso-wrap-style:square;v-text-anchor:top" coordsize="2540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" path="m25361,l,,,288404r25361,-4140l25361,xe" fillcolor="#bdceb4" stroked="f">
                  <v:path arrowok="t"/>
                </v:shape>
              </v:group>
              <v:group id="Group 45" o:spid="_x0000_s1039" style="position:absolute;left:7837;width:1969;height:4445" coordsize="196850,4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 id="Graphic 33" o:spid="_x0000_s1040" style="position:absolute;left:85666;top:260541;width:25400;height:184150;visibility:visible;mso-wrap-style:square;v-text-anchor:top" coordsize="25400,18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" path="m25361,l,8661,,183578r25361,l25361,xe" fillcolor="#050606" stroked="f">
                  <v:path arrowok="t"/>
                </v:shape>
                <v:shape id="Graphic 34" o:spid="_x0000_s1041" style="position:absolute;width:196850;height:248920;visibility:visible;mso-wrap-style:square;v-text-anchor:top" coordsize="196850,24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" path="m196697,l,,,24104r85661,l85661,248361r25375,-8916l111036,24104r85661,l196697,xe" fillcolor="#bdceb4" stroked="f">
                  <v:path arrowok="t"/>
                </v:shape>
              </v:group>
            </v:group>
          </w:pict>
        </mc:Fallback>
      </mc:AlternateContent>
    </w: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Pr="004D748D" w:rsidRDefault="001C5D68" w:rsidP="001C5D68">
    <w:pPr>
      <w:pStyle w:val="Header"/>
    </w:pPr>
    <w:r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146A584F" wp14:editId="4ECA9B5A">
              <wp:extent cx="5977255" cy="7620"/>
              <wp:effectExtent l="0" t="0" r="23495" b="11430"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49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23FBD14F" id="Group 48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" path="m,l6985000,e" filled="f" strokecolor="#231f20">
                <v:path arrowok="t"/>
              </v:shape>
              <w10:anchorlock/>
            </v:group>
          </w:pict>
        </mc:Fallback>
      </mc:AlternateContent>
    </w:r>
  </w:p>
  <w:p w:rsidR="001C5D68" w:rsidRDefault="001C5D68" w:rsidP="001C5D68">
    <w:pPr>
      <w:pStyle w:val="Header"/>
    </w:pPr>
  </w:p>
  <w:p w:rsidR="001C5D68" w:rsidRDefault="001C5D68" w:rsidP="001C5D68">
    <w:pPr>
      <w:pStyle w:val="Header"/>
    </w:pPr>
  </w:p>
  <w:p w:rsidR="001C5D68" w:rsidRDefault="001C5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C23D1"/>
    <w:multiLevelType w:val="multilevel"/>
    <w:tmpl w:val="89E45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4B0D4D"/>
    <w:multiLevelType w:val="multilevel"/>
    <w:tmpl w:val="E4541618"/>
    <w:lvl w:ilvl="0">
      <w:start w:val="1"/>
      <w:numFmt w:val="decimal"/>
      <w:suff w:val="nothing"/>
      <w:lvlText w:val="(%1)"/>
      <w:lvlJc w:val="left"/>
      <w:pPr>
        <w:tabs>
          <w:tab w:val="num" w:pos="142"/>
        </w:tabs>
        <w:ind w:left="142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C"/>
    <w:rsid w:val="00073A4E"/>
    <w:rsid w:val="000E3399"/>
    <w:rsid w:val="000F2230"/>
    <w:rsid w:val="00110625"/>
    <w:rsid w:val="001C5D68"/>
    <w:rsid w:val="00202970"/>
    <w:rsid w:val="00212CE0"/>
    <w:rsid w:val="00281ADE"/>
    <w:rsid w:val="002A0417"/>
    <w:rsid w:val="003211C0"/>
    <w:rsid w:val="003659D4"/>
    <w:rsid w:val="003D6EA8"/>
    <w:rsid w:val="00411C3A"/>
    <w:rsid w:val="00463C57"/>
    <w:rsid w:val="00573DF2"/>
    <w:rsid w:val="00594324"/>
    <w:rsid w:val="005E1E2E"/>
    <w:rsid w:val="0068088C"/>
    <w:rsid w:val="007A40E2"/>
    <w:rsid w:val="007E5919"/>
    <w:rsid w:val="00867986"/>
    <w:rsid w:val="00883CAB"/>
    <w:rsid w:val="00916AA3"/>
    <w:rsid w:val="00936FDA"/>
    <w:rsid w:val="00965F31"/>
    <w:rsid w:val="009B71D4"/>
    <w:rsid w:val="00A15932"/>
    <w:rsid w:val="00A641B3"/>
    <w:rsid w:val="00B46E89"/>
    <w:rsid w:val="00B66219"/>
    <w:rsid w:val="00B97170"/>
    <w:rsid w:val="00C23405"/>
    <w:rsid w:val="00C2608A"/>
    <w:rsid w:val="00D5351F"/>
    <w:rsid w:val="00D70438"/>
    <w:rsid w:val="00D87CFD"/>
    <w:rsid w:val="00DA3862"/>
    <w:rsid w:val="00DA3A7C"/>
    <w:rsid w:val="00DC3A20"/>
    <w:rsid w:val="00DE5976"/>
    <w:rsid w:val="00E056D7"/>
    <w:rsid w:val="00E51E97"/>
    <w:rsid w:val="00E65B02"/>
    <w:rsid w:val="00E7027B"/>
    <w:rsid w:val="00F924E3"/>
    <w:rsid w:val="00FA6B67"/>
    <w:rsid w:val="00FC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D22B6"/>
  <w15:docId w15:val="{1ECEED04-A2FF-4C53-BB99-1F2211A0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Obsahtabuky">
    <w:name w:val="Obsah tabuľky"/>
    <w:basedOn w:val="Normal"/>
    <w:qFormat/>
    <w:pPr>
      <w:widowControl w:val="0"/>
      <w:suppressLineNumbers/>
    </w:pPr>
  </w:style>
  <w:style w:type="paragraph" w:styleId="Header">
    <w:name w:val="header"/>
    <w:basedOn w:val="Normal"/>
    <w:link w:val="HeaderChar"/>
    <w:uiPriority w:val="99"/>
    <w:unhideWhenUsed/>
    <w:rsid w:val="001C5D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1C5D68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1C5D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C5D68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9B71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A8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A8"/>
    <w:rPr>
      <w:rFonts w:ascii="Segoe UI" w:hAnsi="Segoe UI" w:cs="Mangal"/>
      <w:sz w:val="18"/>
      <w:szCs w:val="16"/>
    </w:rPr>
  </w:style>
  <w:style w:type="table" w:styleId="TableGrid">
    <w:name w:val="Table Grid"/>
    <w:basedOn w:val="TableNormal"/>
    <w:uiPriority w:val="39"/>
    <w:rsid w:val="00573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att/5270482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re.proebiz.com/docs/josephine/sk/Skrateny_navod_ucastnik.pdf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store.proebiz.com/docs/josephine/sk/Manual_registracie_S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re.proebiz.com/docs/josephine/sk/Skrateny_navod_ucastnik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59E12-85D4-49F8-A578-C4102D1B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2024-09-25T09:26:00Z</dcterms:created>
  <dcterms:modified xsi:type="dcterms:W3CDTF">2024-11-08T11:33:00Z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2024-09-24T15:32:49Z</dcterms:modified>
  <cp:revision>6</cp:revision>
  <dc:subject/>
  <dc:title/>
</cp:coreProperties>
</file>